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13B13606"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45EEA847" w14:textId="10723C3B"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FB2127">
        <w:rPr>
          <w:rFonts w:ascii="Calibri" w:hAnsi="Calibri" w:cs="Calibri"/>
          <w:sz w:val="22"/>
          <w:szCs w:val="22"/>
        </w:rPr>
        <w:t xml:space="preserve"> </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6677B026"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E50C8E" w:rsidRPr="00E50C8E">
        <w:rPr>
          <w:rFonts w:ascii="Calibri" w:hAnsi="Calibri" w:cs="Arial"/>
          <w:b/>
          <w:bCs/>
          <w:sz w:val="22"/>
          <w:szCs w:val="22"/>
        </w:rPr>
        <w:t xml:space="preserve">Léčivý přípravek ATC skupiny </w:t>
      </w:r>
      <w:r w:rsidR="006563E4">
        <w:rPr>
          <w:rFonts w:ascii="Calibri" w:hAnsi="Calibri" w:cs="Arial"/>
          <w:b/>
          <w:bCs/>
          <w:sz w:val="22"/>
          <w:szCs w:val="22"/>
        </w:rPr>
        <w:t>S01LA05</w:t>
      </w:r>
      <w:r w:rsidR="00E50C8E" w:rsidRPr="00E50C8E">
        <w:rPr>
          <w:rFonts w:ascii="Calibri" w:hAnsi="Calibri" w:cs="Arial"/>
          <w:b/>
          <w:bCs/>
          <w:sz w:val="22"/>
          <w:szCs w:val="22"/>
        </w:rPr>
        <w:t xml:space="preserve"> s účinnou látkou </w:t>
      </w:r>
      <w:r w:rsidR="006563E4">
        <w:rPr>
          <w:rFonts w:ascii="Calibri" w:hAnsi="Calibri" w:cs="Arial"/>
          <w:b/>
          <w:bCs/>
          <w:sz w:val="22"/>
          <w:szCs w:val="22"/>
        </w:rPr>
        <w:t>aflibercep</w:t>
      </w:r>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E6AB197"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E50C8E" w:rsidRPr="00E50C8E">
        <w:rPr>
          <w:rFonts w:ascii="Calibri" w:hAnsi="Calibri" w:cs="Arial"/>
          <w:b/>
          <w:bCs/>
          <w:sz w:val="22"/>
          <w:szCs w:val="22"/>
        </w:rPr>
        <w:t xml:space="preserve">ATC skupiny </w:t>
      </w:r>
      <w:r w:rsidR="006563E4">
        <w:rPr>
          <w:rFonts w:ascii="Calibri" w:hAnsi="Calibri" w:cs="Arial"/>
          <w:b/>
          <w:bCs/>
          <w:sz w:val="22"/>
          <w:szCs w:val="22"/>
        </w:rPr>
        <w:t>S01LA05</w:t>
      </w:r>
      <w:r w:rsidR="00E50C8E" w:rsidRPr="00E50C8E">
        <w:rPr>
          <w:rFonts w:ascii="Calibri" w:hAnsi="Calibri" w:cs="Arial"/>
          <w:b/>
          <w:bCs/>
          <w:sz w:val="22"/>
          <w:szCs w:val="22"/>
        </w:rPr>
        <w:t xml:space="preserve"> </w:t>
      </w:r>
      <w:r w:rsidR="009F5531" w:rsidRPr="002606F5">
        <w:rPr>
          <w:rFonts w:asciiTheme="minorHAnsi" w:hAnsiTheme="minorHAnsi" w:cstheme="minorHAnsi"/>
          <w:bCs/>
          <w:sz w:val="22"/>
          <w:szCs w:val="22"/>
        </w:rPr>
        <w:t>s účinnou látkou</w:t>
      </w:r>
      <w:r w:rsidR="009F5531" w:rsidRPr="002606F5">
        <w:rPr>
          <w:rFonts w:asciiTheme="minorHAnsi" w:hAnsiTheme="minorHAnsi" w:cstheme="minorHAnsi"/>
          <w:b/>
          <w:sz w:val="22"/>
          <w:szCs w:val="22"/>
        </w:rPr>
        <w:t xml:space="preserve"> </w:t>
      </w:r>
      <w:r w:rsidR="006563E4">
        <w:rPr>
          <w:rFonts w:ascii="Calibri" w:hAnsi="Calibri" w:cs="Arial"/>
          <w:b/>
          <w:bCs/>
          <w:sz w:val="22"/>
          <w:szCs w:val="22"/>
        </w:rPr>
        <w:t>aflibercep</w:t>
      </w:r>
      <w:r w:rsidR="00096DC0">
        <w:rPr>
          <w:rFonts w:ascii="Calibri" w:hAnsi="Calibri" w:cs="Arial"/>
          <w:b/>
          <w:bCs/>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690D0E">
        <w:rPr>
          <w:rFonts w:ascii="Calibri" w:hAnsi="Calibri" w:cs="Calibri"/>
          <w:sz w:val="22"/>
          <w:szCs w:val="22"/>
        </w:rPr>
        <w:t>činí 1 pracovní den od</w:t>
      </w:r>
      <w:r w:rsidR="00787886" w:rsidRPr="004617FC">
        <w:rPr>
          <w:rFonts w:ascii="Calibri" w:hAnsi="Calibri" w:cs="Calibri"/>
          <w:sz w:val="22"/>
          <w:szCs w:val="22"/>
        </w:rPr>
        <w:t xml:space="preserve">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w:t>
      </w:r>
      <w:r w:rsidR="00787886" w:rsidRPr="00690D0E">
        <w:rPr>
          <w:rFonts w:ascii="Calibri" w:hAnsi="Calibri" w:cs="Calibri"/>
          <w:sz w:val="22"/>
          <w:szCs w:val="22"/>
        </w:rPr>
        <w:t>2x týdně, nebude</w:t>
      </w:r>
      <w:r w:rsidR="00787886" w:rsidRPr="004617FC">
        <w:rPr>
          <w:rFonts w:ascii="Calibri" w:hAnsi="Calibri" w:cs="Calibri"/>
          <w:sz w:val="22"/>
          <w:szCs w:val="22"/>
        </w:rPr>
        <w:t>-li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7D44FA">
        <w:rPr>
          <w:rFonts w:ascii="Calibri" w:hAnsi="Calibri" w:cs="Calibri"/>
          <w:bCs/>
          <w:szCs w:val="22"/>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087C974"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419F1464"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AE9466B"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w:t>
      </w:r>
      <w:r w:rsidRPr="004617FC">
        <w:rPr>
          <w:rFonts w:ascii="Calibri" w:hAnsi="Calibri" w:cs="Calibri"/>
          <w:sz w:val="22"/>
          <w:szCs w:val="22"/>
        </w:rPr>
        <w:lastRenderedPageBreak/>
        <w:t>dohodnou se smluvní strany na opětovném termínu odevzdání zboží. Dohodou na opětovném termínu odevzdání předmětu koupě nedochází ke změně doby plnění.</w:t>
      </w:r>
    </w:p>
    <w:p w14:paraId="78BF813E" w14:textId="35AE5DC2"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3518FAC1"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AC1CA0">
        <w:rPr>
          <w:rFonts w:ascii="Calibri" w:hAnsi="Calibri" w:cs="Calibri"/>
          <w:b/>
          <w:bCs/>
          <w:sz w:val="22"/>
          <w:szCs w:val="22"/>
        </w:rPr>
        <w:t>2 let (24</w:t>
      </w:r>
      <w:r w:rsidR="00D51DFE" w:rsidRPr="00AC1CA0">
        <w:rPr>
          <w:rFonts w:ascii="Calibri" w:hAnsi="Calibri" w:cs="Calibri"/>
          <w:b/>
          <w:bCs/>
          <w:sz w:val="22"/>
          <w:szCs w:val="22"/>
        </w:rPr>
        <w:t xml:space="preserve"> měsíců)</w:t>
      </w:r>
      <w:r w:rsidR="009306B9" w:rsidRPr="00AC1CA0">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D67A3D">
      <w:pPr>
        <w:pStyle w:val="Zkladntextodsazen3"/>
        <w:ind w:left="709" w:hanging="709"/>
        <w:jc w:val="both"/>
        <w:rPr>
          <w:rFonts w:ascii="Calibri" w:hAnsi="Calibri" w:cs="Calibri"/>
          <w:sz w:val="22"/>
          <w:szCs w:val="22"/>
        </w:rPr>
      </w:pPr>
    </w:p>
    <w:p w14:paraId="7CF275EB" w14:textId="52FF2FBB"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22D70BF3" w14:textId="476FEEE0" w:rsidR="00964F33" w:rsidRDefault="00964F33" w:rsidP="00964F33">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09B50F66" w14:textId="021C5FF3" w:rsidR="00964F33" w:rsidRDefault="00964F33" w:rsidP="00D67A3D">
      <w:pPr>
        <w:pStyle w:val="Zkladntextodsazen3"/>
        <w:ind w:left="709" w:hanging="709"/>
        <w:jc w:val="both"/>
        <w:rPr>
          <w:rFonts w:ascii="Calibri" w:hAnsi="Calibri" w:cs="Calibri"/>
          <w:sz w:val="22"/>
          <w:szCs w:val="22"/>
        </w:rPr>
      </w:pPr>
    </w:p>
    <w:p w14:paraId="1599A0FB" w14:textId="48442F8E"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64F33">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lastRenderedPageBreak/>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6F935273" w:rsidR="00D53BCC"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7E1400B4"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4</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345638">
      <w:pPr>
        <w:tabs>
          <w:tab w:val="left" w:pos="0"/>
        </w:tabs>
        <w:ind w:left="709" w:hanging="706"/>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28421142"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5</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5EF57EA1" w:rsidR="0024457F" w:rsidRPr="004617FC" w:rsidRDefault="0024457F" w:rsidP="00A559C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w:t>
      </w:r>
      <w:r w:rsidR="000A2A80">
        <w:rPr>
          <w:rFonts w:ascii="Calibri" w:hAnsi="Calibri" w:cs="Calibri"/>
          <w:b/>
          <w:sz w:val="22"/>
          <w:szCs w:val="22"/>
        </w:rPr>
        <w:t>6</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 </w:t>
      </w:r>
      <w:r w:rsidR="0080728A" w:rsidRPr="004617FC">
        <w:rPr>
          <w:rFonts w:ascii="Calibri" w:hAnsi="Calibri" w:cs="Calibri"/>
          <w:sz w:val="22"/>
          <w:szCs w:val="22"/>
        </w:rPr>
        <w:t xml:space="preserve">nebo datovou schránkou </w:t>
      </w:r>
      <w:r w:rsidR="00031EBF" w:rsidRPr="004617FC">
        <w:rPr>
          <w:rFonts w:ascii="Calibri" w:hAnsi="Calibri" w:cs="Calibri"/>
          <w:sz w:val="22"/>
          <w:szCs w:val="22"/>
        </w:rPr>
        <w:t>či e-mailem</w:t>
      </w:r>
      <w:r w:rsidR="00AA5D7B" w:rsidRPr="004617FC">
        <w:rPr>
          <w:rFonts w:ascii="Calibri" w:hAnsi="Calibri" w:cs="Calibri"/>
          <w:sz w:val="22"/>
          <w:szCs w:val="22"/>
        </w:rPr>
        <w:t xml:space="preserve"> </w:t>
      </w:r>
      <w:r w:rsidR="00031EBF" w:rsidRPr="004617FC">
        <w:rPr>
          <w:rFonts w:ascii="Calibri" w:hAnsi="Calibri" w:cs="Calibri"/>
          <w:sz w:val="22"/>
          <w:szCs w:val="22"/>
        </w:rPr>
        <w:t>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307F96D" w14:textId="457DF043"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7</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72F792C0"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8</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01B92937" w14:textId="28B8B11C" w:rsidR="006D51AD" w:rsidRPr="00FA0DC6" w:rsidRDefault="00B27F6E" w:rsidP="00FA0DC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873239D" w14:textId="6B2C2208"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w:t>
      </w:r>
      <w:r w:rsidR="00FA0DC6">
        <w:rPr>
          <w:rFonts w:ascii="Calibri" w:hAnsi="Calibri" w:cs="Calibri"/>
          <w:sz w:val="22"/>
          <w:szCs w:val="22"/>
        </w:rPr>
        <w:t>3</w:t>
      </w:r>
      <w:r w:rsidR="006C7D53" w:rsidRPr="004617FC">
        <w:rPr>
          <w:rFonts w:ascii="Calibri" w:hAnsi="Calibri" w:cs="Calibri"/>
          <w:sz w:val="22"/>
          <w:szCs w:val="22"/>
        </w:rPr>
        <w:t xml:space="preserve"> této smlouvy je </w:t>
      </w:r>
      <w:r w:rsidR="00FA0DC6">
        <w:rPr>
          <w:rFonts w:ascii="Calibri" w:hAnsi="Calibri" w:cs="Calibri"/>
          <w:sz w:val="22"/>
          <w:szCs w:val="22"/>
        </w:rPr>
        <w:t>kupující oprávněn</w:t>
      </w:r>
      <w:r w:rsidR="006C7D53" w:rsidRPr="004617FC">
        <w:rPr>
          <w:rFonts w:ascii="Calibri" w:hAnsi="Calibri" w:cs="Calibri"/>
          <w:sz w:val="22"/>
          <w:szCs w:val="22"/>
        </w:rPr>
        <w:t xml:space="preserve"> </w:t>
      </w:r>
      <w:r w:rsidR="00FA0DC6">
        <w:rPr>
          <w:rFonts w:ascii="Calibri" w:hAnsi="Calibri" w:cs="Calibri"/>
          <w:sz w:val="22"/>
          <w:szCs w:val="22"/>
        </w:rPr>
        <w:t>vymáhat od</w:t>
      </w:r>
      <w:r w:rsidR="006C7D53" w:rsidRPr="004617FC">
        <w:rPr>
          <w:rFonts w:ascii="Calibri" w:hAnsi="Calibri" w:cs="Calibri"/>
          <w:sz w:val="22"/>
          <w:szCs w:val="22"/>
        </w:rPr>
        <w:t xml:space="preserve"> </w:t>
      </w:r>
      <w:r w:rsidR="00FA0DC6">
        <w:rPr>
          <w:rFonts w:ascii="Calibri" w:hAnsi="Calibri" w:cs="Calibri"/>
          <w:sz w:val="22"/>
          <w:szCs w:val="22"/>
        </w:rPr>
        <w:t>prodávajícího</w:t>
      </w:r>
      <w:r w:rsidR="006C7D53" w:rsidRPr="004617FC">
        <w:rPr>
          <w:rFonts w:ascii="Calibri" w:hAnsi="Calibri" w:cs="Calibri"/>
          <w:sz w:val="22"/>
          <w:szCs w:val="22"/>
        </w:rPr>
        <w:t xml:space="preserve"> smluvní pokutu ve výši 10 % z kupní ceny bez DPH za každé jednotlivé porušení této smluvní povinnosti.</w:t>
      </w:r>
    </w:p>
    <w:p w14:paraId="342A1C99" w14:textId="45CDF93E"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dobu </w:t>
      </w:r>
      <w:r w:rsidR="00F77E40" w:rsidRPr="00F77E40">
        <w:rPr>
          <w:rFonts w:ascii="Calibri" w:hAnsi="Calibri" w:cs="Calibri"/>
          <w:b/>
          <w:iCs/>
          <w:sz w:val="22"/>
          <w:szCs w:val="22"/>
        </w:rPr>
        <w:t>dvou</w:t>
      </w:r>
      <w:r w:rsidR="00F77E40">
        <w:rPr>
          <w:rFonts w:ascii="Calibri" w:hAnsi="Calibri" w:cs="Calibri"/>
          <w:b/>
          <w:iCs/>
          <w:sz w:val="22"/>
          <w:szCs w:val="22"/>
        </w:rPr>
        <w:t xml:space="preserve">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18F6F593" w14:textId="77777777" w:rsidR="004B5104" w:rsidRPr="004617FC" w:rsidRDefault="004B5104"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A2A80"/>
    <w:rsid w:val="000B54D9"/>
    <w:rsid w:val="000D64BA"/>
    <w:rsid w:val="000E1A8F"/>
    <w:rsid w:val="000E1D2F"/>
    <w:rsid w:val="000F100C"/>
    <w:rsid w:val="00126C75"/>
    <w:rsid w:val="00135413"/>
    <w:rsid w:val="001508E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11F02"/>
    <w:rsid w:val="006220DA"/>
    <w:rsid w:val="00632931"/>
    <w:rsid w:val="00645BB4"/>
    <w:rsid w:val="006563E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37F4D"/>
    <w:rsid w:val="00E4278A"/>
    <w:rsid w:val="00E50C8E"/>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9</Pages>
  <Words>3633</Words>
  <Characters>21436</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Polášek Antónia (PKN-ZAK)</cp:lastModifiedBy>
  <cp:revision>31</cp:revision>
  <cp:lastPrinted>2018-05-18T08:11:00Z</cp:lastPrinted>
  <dcterms:created xsi:type="dcterms:W3CDTF">2020-12-12T19:09:00Z</dcterms:created>
  <dcterms:modified xsi:type="dcterms:W3CDTF">2021-12-03T11:45:00Z</dcterms:modified>
</cp:coreProperties>
</file>